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C5" w:rsidRPr="007337C5" w:rsidRDefault="007337C5" w:rsidP="007337C5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7337C5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Разгром империи Наполеона 8 класс</w:t>
      </w:r>
    </w:p>
    <w:p w:rsidR="007337C5" w:rsidRPr="007337C5" w:rsidRDefault="007337C5" w:rsidP="007337C5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7337C5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Разгром империи Наполеона. Венский конгресс для учащихся 8 класса с ответами. Те</w:t>
      </w:r>
      <w:proofErr w:type="gramStart"/>
      <w:r w:rsidRPr="007337C5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7337C5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7337C5" w:rsidRPr="007337C5" w:rsidRDefault="007337C5" w:rsidP="007337C5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7337C5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spellStart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Тильзитский</w:t>
        </w:r>
        <w:proofErr w:type="spellEnd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 был подписан </w:t>
        </w:r>
        <w:proofErr w:type="gramStart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1806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1807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1808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1809 г.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относится к последствиям континен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тальной блокады?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подготовка Наполеона к войне с Англией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Египетский поход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обострение продовольственных проблем в стране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снижение налогов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Битва при Ватерлоо состоялась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 октября 1813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 июня 1815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 марта 1815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12 июня 1812 г.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Первый в мировой истории европейский дипломатический конгресс состоялся </w:t>
        </w:r>
        <w:proofErr w:type="gramStart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Париже</w:t>
        </w:r>
        <w:proofErr w:type="gramEnd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Лейпциге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Вене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Аустерлице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итогам европейского конгресса Пруссия получила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герцогство Варшавское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Рейнскую область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Ломбардию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Венецию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Основная цель Священного союза состояла в том, чтобы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 допустить новой войны с Францией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сохранить европейский порядок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поддержать революционные движения в Европе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 допустить возрождения монархий в Европе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из перечисленных стран не входила в Священный союз?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Германия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Пруссия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Россия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Австрия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два лишних сражения в списке сражений, выигранных Наполеоном.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Запишите цифры, под которыми они указаны.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Аустерлиц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Ватерлоо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Трафальгарское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 Лейпцигом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Бородинское</w:t>
        </w:r>
      </w:ins>
    </w:p>
    <w:p w:rsidR="007337C5" w:rsidRPr="007337C5" w:rsidRDefault="007337C5" w:rsidP="007337C5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6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7" w:author="Unknown">
        <w:r w:rsidRPr="007337C5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«Музеем Наполеона» парижане называли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Тюильри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Версаль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Лувр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Сан-</w:t>
        </w:r>
        <w:proofErr w:type="spellStart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Суси</w:t>
        </w:r>
        <w:proofErr w:type="spellEnd"/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Война Франции с Россией (Отечественная война 1812 г.) началась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12 июня 1 812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22 июня 1 812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26 августа 1812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 сентября 1812 г.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«Битва народов» под Лейпцигом произошла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16-19 октября 1813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 июля 1815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1 марта 1815 г.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12 июня 1812 г.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Французскую делегацию на Венском конгрессе возглавлял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Ж. </w:t>
        </w:r>
        <w:proofErr w:type="spellStart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Фуше</w:t>
        </w:r>
        <w:proofErr w:type="spellEnd"/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Ш.М. Талейран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Наполеон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Людовик XVIII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решению Венского конгресса Россия получила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Рейнскую область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герцогство Варшавское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Ломбардию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Вестфалию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из перечисленных стран </w:t>
        </w:r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вошла в Священный союз?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Россия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Австрия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Пруссия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Франция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Английский флот в битве у мыса Трафальгар возглавил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Наполеон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Г. Нельсон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Ш.М. Талейран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Ф.Ф. Ушаков</w:t>
        </w:r>
      </w:ins>
    </w:p>
    <w:p w:rsidR="007337C5" w:rsidRPr="007337C5" w:rsidRDefault="007337C5" w:rsidP="007337C5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7337C5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два лишних сражения в списке сражений, произошедших в ходе Отечественной войны 1812 г.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Запишите цифры, под которыми они указаны.</w:t>
        </w:r>
      </w:ins>
    </w:p>
    <w:p w:rsidR="007337C5" w:rsidRPr="007337C5" w:rsidRDefault="007337C5" w:rsidP="007337C5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Аустерлиц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Ватерлоо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 Березине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 Мало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ярославцем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Бородинское</w:t>
        </w:r>
      </w:ins>
    </w:p>
    <w:p w:rsidR="007337C5" w:rsidRPr="007337C5" w:rsidRDefault="007337C5" w:rsidP="007337C5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7337C5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Разгром империи Наполеона. Венский конгресс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337C5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2-1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8-25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337C5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7337C5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</w:t>
        </w:r>
      </w:ins>
    </w:p>
    <w:p w:rsidR="00DA3FF2" w:rsidRDefault="00DA3FF2">
      <w:bookmarkStart w:id="74" w:name="_GoBack"/>
      <w:bookmarkEnd w:id="74"/>
    </w:p>
    <w:sectPr w:rsidR="00DA3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C5F"/>
    <w:rsid w:val="00313C5F"/>
    <w:rsid w:val="007337C5"/>
    <w:rsid w:val="00DA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3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337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7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3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3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37C5"/>
    <w:rPr>
      <w:b/>
      <w:bCs/>
    </w:rPr>
  </w:style>
  <w:style w:type="character" w:customStyle="1" w:styleId="apple-converted-space">
    <w:name w:val="apple-converted-space"/>
    <w:basedOn w:val="a0"/>
    <w:rsid w:val="007337C5"/>
  </w:style>
  <w:style w:type="paragraph" w:customStyle="1" w:styleId="sertxt">
    <w:name w:val="sertxt"/>
    <w:basedOn w:val="a"/>
    <w:rsid w:val="0073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3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337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7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3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3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37C5"/>
    <w:rPr>
      <w:b/>
      <w:bCs/>
    </w:rPr>
  </w:style>
  <w:style w:type="character" w:customStyle="1" w:styleId="apple-converted-space">
    <w:name w:val="apple-converted-space"/>
    <w:basedOn w:val="a0"/>
    <w:rsid w:val="007337C5"/>
  </w:style>
  <w:style w:type="paragraph" w:customStyle="1" w:styleId="sertxt">
    <w:name w:val="sertxt"/>
    <w:basedOn w:val="a"/>
    <w:rsid w:val="0073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1770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296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2019-01-29T08:54:00Z</dcterms:created>
  <dcterms:modified xsi:type="dcterms:W3CDTF">2019-01-29T08:54:00Z</dcterms:modified>
</cp:coreProperties>
</file>